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9DD" w:rsidRPr="00C64D51" w:rsidDel="00E7335A" w:rsidRDefault="002059DD" w:rsidP="002059DD">
      <w:pPr>
        <w:tabs>
          <w:tab w:val="left" w:pos="8190"/>
        </w:tabs>
        <w:rPr>
          <w:del w:id="0" w:author="zhangshuangyuan" w:date="2016-06-22T13:38:00Z"/>
          <w:rFonts w:ascii="宋体" w:hAnsi="宋体"/>
          <w:b/>
          <w:color w:val="FF0000"/>
          <w:spacing w:val="-30"/>
          <w:sz w:val="52"/>
          <w:szCs w:val="52"/>
        </w:rPr>
      </w:pPr>
      <w:bookmarkStart w:id="1" w:name="文件内容"/>
      <w:bookmarkEnd w:id="1"/>
      <w:del w:id="2" w:author="zhangshuangyuan" w:date="2016-06-22T13:38:00Z">
        <w:r w:rsidRPr="00401405" w:rsidDel="00E7335A">
          <w:rPr>
            <w:rFonts w:ascii="宋体" w:hAnsi="宋体" w:hint="eastAsia"/>
            <w:b/>
            <w:color w:val="FF0000"/>
            <w:spacing w:val="-30"/>
            <w:sz w:val="52"/>
            <w:szCs w:val="52"/>
          </w:rPr>
          <w:delText>中新天津生态城人力资源和社会保障局</w:delText>
        </w:r>
        <w:r w:rsidDel="00E7335A">
          <w:rPr>
            <w:rFonts w:ascii="宋体" w:hAnsi="宋体" w:hint="eastAsia"/>
            <w:b/>
            <w:color w:val="FF0000"/>
            <w:spacing w:val="-30"/>
            <w:sz w:val="52"/>
            <w:szCs w:val="52"/>
          </w:rPr>
          <w:delText>文件</w:delText>
        </w:r>
      </w:del>
    </w:p>
    <w:p w:rsidR="002059DD" w:rsidDel="00E7335A" w:rsidRDefault="002059DD" w:rsidP="002059DD">
      <w:pPr>
        <w:spacing w:line="300" w:lineRule="exact"/>
        <w:ind w:rightChars="-99" w:right="-208"/>
        <w:rPr>
          <w:del w:id="3" w:author="zhangshuangyuan" w:date="2016-06-22T13:38:00Z"/>
          <w:rFonts w:ascii="宋体" w:hAnsi="宋体"/>
          <w:b/>
          <w:bCs/>
          <w:color w:val="FF0000"/>
          <w:sz w:val="36"/>
          <w:u w:val="thick"/>
        </w:rPr>
      </w:pPr>
      <w:del w:id="4" w:author="zhangshuangyuan" w:date="2016-06-22T13:38:00Z">
        <w:r w:rsidRPr="00E6736F" w:rsidDel="00E7335A">
          <w:rPr>
            <w:rFonts w:ascii="宋体" w:hAnsi="宋体" w:hint="eastAsia"/>
            <w:b/>
            <w:bCs/>
            <w:color w:val="FF0000"/>
            <w:sz w:val="36"/>
            <w:u w:val="thick"/>
          </w:rPr>
          <w:delText xml:space="preserve">                                                 </w:delText>
        </w:r>
        <w:r w:rsidDel="00E7335A">
          <w:rPr>
            <w:rFonts w:ascii="宋体" w:hAnsi="宋体" w:hint="eastAsia"/>
            <w:b/>
            <w:bCs/>
            <w:color w:val="FF0000"/>
            <w:sz w:val="36"/>
            <w:u w:val="thick"/>
          </w:rPr>
          <w:delText xml:space="preserve"> </w:delText>
        </w:r>
      </w:del>
    </w:p>
    <w:p w:rsidR="002059DD" w:rsidRPr="00877A17" w:rsidRDefault="002059DD" w:rsidP="002059DD">
      <w:pPr>
        <w:spacing w:line="320" w:lineRule="exact"/>
      </w:pPr>
    </w:p>
    <w:p w:rsidR="002D3EBD" w:rsidRDefault="002D3EBD">
      <w:pPr>
        <w:spacing w:line="240" w:lineRule="exact"/>
        <w:jc w:val="center"/>
        <w:rPr>
          <w:rFonts w:ascii="方正小标宋简体" w:eastAsia="方正小标宋简体"/>
          <w:sz w:val="36"/>
          <w:szCs w:val="36"/>
        </w:rPr>
        <w:pPrChange w:id="5" w:author="suny" w:date="2016-06-02T10:40:00Z">
          <w:pPr>
            <w:jc w:val="center"/>
          </w:pPr>
        </w:pPrChange>
      </w:pPr>
      <w:bookmarkStart w:id="6" w:name="发文日期大写"/>
      <w:bookmarkEnd w:id="6"/>
    </w:p>
    <w:p w:rsidR="00D711A6" w:rsidRPr="00D711A6" w:rsidRDefault="00D711A6" w:rsidP="00D711A6">
      <w:pPr>
        <w:spacing w:line="580" w:lineRule="exact"/>
        <w:jc w:val="center"/>
        <w:rPr>
          <w:ins w:id="7" w:author="suny" w:date="2016-06-22T13:31:00Z"/>
          <w:rFonts w:ascii="方正小标宋简体" w:eastAsia="方正小标宋简体" w:hAnsi="黑体"/>
          <w:sz w:val="36"/>
          <w:szCs w:val="36"/>
          <w:rPrChange w:id="8" w:author="suny" w:date="2016-06-22T13:31:00Z">
            <w:rPr>
              <w:ins w:id="9" w:author="suny" w:date="2016-06-22T13:31:00Z"/>
              <w:rFonts w:ascii="黑体" w:eastAsia="黑体" w:hAnsi="黑体"/>
              <w:sz w:val="36"/>
              <w:szCs w:val="36"/>
            </w:rPr>
          </w:rPrChange>
        </w:rPr>
      </w:pPr>
      <w:ins w:id="10" w:author="suny" w:date="2016-06-22T13:31:00Z">
        <w:r w:rsidRPr="00D711A6">
          <w:rPr>
            <w:rFonts w:ascii="方正小标宋简体" w:eastAsia="方正小标宋简体" w:hAnsi="黑体" w:hint="eastAsia"/>
            <w:sz w:val="36"/>
            <w:szCs w:val="36"/>
            <w:rPrChange w:id="11" w:author="suny" w:date="2016-06-22T13:31:00Z">
              <w:rPr>
                <w:rFonts w:ascii="黑体" w:eastAsia="黑体" w:hAnsi="黑体" w:hint="eastAsia"/>
                <w:sz w:val="36"/>
                <w:szCs w:val="36"/>
              </w:rPr>
            </w:rPrChange>
          </w:rPr>
          <w:t>关于转发</w:t>
        </w:r>
        <w:proofErr w:type="gramStart"/>
        <w:r w:rsidRPr="00D711A6">
          <w:rPr>
            <w:rFonts w:ascii="方正小标宋简体" w:eastAsia="方正小标宋简体" w:hAnsi="黑体" w:hint="eastAsia"/>
            <w:sz w:val="36"/>
            <w:szCs w:val="36"/>
            <w:rPrChange w:id="12" w:author="suny" w:date="2016-06-22T13:31:00Z">
              <w:rPr>
                <w:rFonts w:ascii="黑体" w:eastAsia="黑体" w:hAnsi="黑体" w:hint="eastAsia"/>
                <w:sz w:val="36"/>
                <w:szCs w:val="36"/>
              </w:rPr>
            </w:rPrChange>
          </w:rPr>
          <w:t>《</w:t>
        </w:r>
        <w:proofErr w:type="gramEnd"/>
        <w:r w:rsidRPr="00D711A6">
          <w:rPr>
            <w:rFonts w:ascii="方正小标宋简体" w:eastAsia="方正小标宋简体" w:hAnsi="黑体" w:hint="eastAsia"/>
            <w:sz w:val="36"/>
            <w:szCs w:val="36"/>
            <w:rPrChange w:id="13" w:author="suny" w:date="2016-06-22T13:31:00Z">
              <w:rPr>
                <w:rFonts w:ascii="黑体" w:eastAsia="黑体" w:hAnsi="黑体" w:hint="eastAsia"/>
                <w:sz w:val="36"/>
                <w:szCs w:val="36"/>
              </w:rPr>
            </w:rPrChange>
          </w:rPr>
          <w:t>市外专局关于调整天津市留学人员来津</w:t>
        </w:r>
      </w:ins>
    </w:p>
    <w:p w:rsidR="00D711A6" w:rsidRPr="00D711A6" w:rsidRDefault="00D711A6" w:rsidP="00D711A6">
      <w:pPr>
        <w:spacing w:line="580" w:lineRule="exact"/>
        <w:jc w:val="center"/>
        <w:rPr>
          <w:ins w:id="14" w:author="suny" w:date="2016-06-22T13:31:00Z"/>
          <w:rFonts w:ascii="方正小标宋简体" w:eastAsia="方正小标宋简体" w:hAnsi="黑体"/>
          <w:sz w:val="36"/>
          <w:szCs w:val="36"/>
          <w:rPrChange w:id="15" w:author="suny" w:date="2016-06-22T13:31:00Z">
            <w:rPr>
              <w:ins w:id="16" w:author="suny" w:date="2016-06-22T13:31:00Z"/>
              <w:rFonts w:ascii="黑体" w:eastAsia="黑体" w:hAnsi="黑体"/>
              <w:sz w:val="36"/>
              <w:szCs w:val="36"/>
            </w:rPr>
          </w:rPrChange>
        </w:rPr>
      </w:pPr>
      <w:ins w:id="17" w:author="suny" w:date="2016-06-22T13:31:00Z">
        <w:r w:rsidRPr="00D711A6">
          <w:rPr>
            <w:rFonts w:ascii="方正小标宋简体" w:eastAsia="方正小标宋简体" w:hAnsi="黑体" w:hint="eastAsia"/>
            <w:sz w:val="36"/>
            <w:szCs w:val="36"/>
            <w:rPrChange w:id="18" w:author="suny" w:date="2016-06-22T13:31:00Z">
              <w:rPr>
                <w:rFonts w:ascii="黑体" w:eastAsia="黑体" w:hAnsi="黑体" w:hint="eastAsia"/>
                <w:sz w:val="36"/>
                <w:szCs w:val="36"/>
              </w:rPr>
            </w:rPrChange>
          </w:rPr>
          <w:t>创业房租补贴申领办法的通知</w:t>
        </w:r>
        <w:proofErr w:type="gramStart"/>
        <w:r w:rsidRPr="00D711A6">
          <w:rPr>
            <w:rFonts w:ascii="方正小标宋简体" w:eastAsia="方正小标宋简体" w:hAnsi="黑体" w:hint="eastAsia"/>
            <w:sz w:val="36"/>
            <w:szCs w:val="36"/>
            <w:rPrChange w:id="19" w:author="suny" w:date="2016-06-22T13:31:00Z">
              <w:rPr>
                <w:rFonts w:ascii="黑体" w:eastAsia="黑体" w:hAnsi="黑体" w:hint="eastAsia"/>
                <w:sz w:val="36"/>
                <w:szCs w:val="36"/>
              </w:rPr>
            </w:rPrChange>
          </w:rPr>
          <w:t>》</w:t>
        </w:r>
        <w:proofErr w:type="gramEnd"/>
        <w:r w:rsidRPr="00D711A6">
          <w:rPr>
            <w:rFonts w:ascii="方正小标宋简体" w:eastAsia="方正小标宋简体" w:hAnsi="黑体" w:hint="eastAsia"/>
            <w:sz w:val="36"/>
            <w:szCs w:val="36"/>
            <w:rPrChange w:id="20" w:author="suny" w:date="2016-06-22T13:31:00Z">
              <w:rPr>
                <w:rFonts w:ascii="黑体" w:eastAsia="黑体" w:hAnsi="黑体" w:hint="eastAsia"/>
                <w:sz w:val="36"/>
                <w:szCs w:val="36"/>
              </w:rPr>
            </w:rPrChange>
          </w:rPr>
          <w:t>的通知</w:t>
        </w:r>
      </w:ins>
    </w:p>
    <w:p w:rsidR="00D711A6" w:rsidRDefault="00D711A6">
      <w:pPr>
        <w:spacing w:line="240" w:lineRule="exact"/>
        <w:rPr>
          <w:ins w:id="21" w:author="suny" w:date="2016-06-22T13:31:00Z"/>
          <w:rFonts w:ascii="仿宋_GB2312" w:eastAsia="仿宋_GB2312"/>
          <w:sz w:val="32"/>
          <w:szCs w:val="32"/>
        </w:rPr>
        <w:pPrChange w:id="22" w:author="suny" w:date="2016-06-22T13:31:00Z">
          <w:pPr>
            <w:spacing w:line="580" w:lineRule="exact"/>
          </w:pPr>
        </w:pPrChange>
      </w:pPr>
    </w:p>
    <w:p w:rsidR="00D711A6" w:rsidRDefault="00D711A6" w:rsidP="00D711A6">
      <w:pPr>
        <w:spacing w:line="580" w:lineRule="exact"/>
        <w:rPr>
          <w:ins w:id="23" w:author="suny" w:date="2016-06-22T13:31:00Z"/>
          <w:rFonts w:ascii="仿宋_GB2312" w:eastAsia="仿宋_GB2312"/>
          <w:sz w:val="32"/>
          <w:szCs w:val="32"/>
        </w:rPr>
      </w:pPr>
      <w:ins w:id="24" w:author="suny" w:date="2016-06-22T13:31:00Z">
        <w:r>
          <w:rPr>
            <w:rFonts w:ascii="仿宋_GB2312" w:eastAsia="仿宋_GB2312" w:hint="eastAsia"/>
            <w:sz w:val="32"/>
            <w:szCs w:val="32"/>
          </w:rPr>
          <w:t>各有关单位：</w:t>
        </w:r>
      </w:ins>
    </w:p>
    <w:p w:rsidR="00D711A6" w:rsidRDefault="00D711A6" w:rsidP="00D711A6">
      <w:pPr>
        <w:spacing w:line="580" w:lineRule="exact"/>
        <w:ind w:firstLineChars="200" w:firstLine="640"/>
        <w:rPr>
          <w:ins w:id="25" w:author="suny" w:date="2016-06-22T13:31:00Z"/>
          <w:rFonts w:ascii="仿宋_GB2312" w:eastAsia="仿宋_GB2312"/>
          <w:sz w:val="32"/>
          <w:szCs w:val="32"/>
        </w:rPr>
      </w:pPr>
      <w:ins w:id="26" w:author="suny" w:date="2016-06-22T13:31:00Z">
        <w:r>
          <w:rPr>
            <w:rFonts w:ascii="仿宋_GB2312" w:eastAsia="仿宋_GB2312" w:hint="eastAsia"/>
            <w:sz w:val="32"/>
            <w:szCs w:val="32"/>
          </w:rPr>
          <w:t>天津市留学人员来津创业房租补贴由人员数量计算逐季发放的方式，调整为固定金额逐月发放的形式。现将《市外专局关于调整天津市留学人员来津创业房租补贴申领办法的通知》转发给你们，</w:t>
        </w:r>
        <w:proofErr w:type="gramStart"/>
        <w:r>
          <w:rPr>
            <w:rFonts w:ascii="仿宋_GB2312" w:eastAsia="仿宋_GB2312" w:hint="eastAsia"/>
            <w:sz w:val="32"/>
            <w:szCs w:val="32"/>
          </w:rPr>
          <w:t>请符合</w:t>
        </w:r>
        <w:proofErr w:type="gramEnd"/>
        <w:r>
          <w:rPr>
            <w:rFonts w:ascii="仿宋_GB2312" w:eastAsia="仿宋_GB2312" w:hint="eastAsia"/>
            <w:sz w:val="32"/>
            <w:szCs w:val="32"/>
          </w:rPr>
          <w:t>申报条件的单位，按照通知要求准备申报材料，于6月30日前向生态城</w:t>
        </w:r>
        <w:proofErr w:type="gramStart"/>
        <w:r>
          <w:rPr>
            <w:rFonts w:ascii="仿宋_GB2312" w:eastAsia="仿宋_GB2312" w:hint="eastAsia"/>
            <w:sz w:val="32"/>
            <w:szCs w:val="32"/>
          </w:rPr>
          <w:t>人社局</w:t>
        </w:r>
        <w:proofErr w:type="gramEnd"/>
        <w:r>
          <w:rPr>
            <w:rFonts w:ascii="仿宋_GB2312" w:eastAsia="仿宋_GB2312" w:hint="eastAsia"/>
            <w:sz w:val="32"/>
            <w:szCs w:val="32"/>
          </w:rPr>
          <w:t>申报备案。生态城</w:t>
        </w:r>
        <w:proofErr w:type="gramStart"/>
        <w:r>
          <w:rPr>
            <w:rFonts w:ascii="仿宋_GB2312" w:eastAsia="仿宋_GB2312" w:hint="eastAsia"/>
            <w:sz w:val="32"/>
            <w:szCs w:val="32"/>
          </w:rPr>
          <w:t>人社局</w:t>
        </w:r>
        <w:proofErr w:type="gramEnd"/>
        <w:r>
          <w:rPr>
            <w:rFonts w:ascii="仿宋_GB2312" w:eastAsia="仿宋_GB2312" w:hint="eastAsia"/>
            <w:sz w:val="32"/>
            <w:szCs w:val="32"/>
          </w:rPr>
          <w:t>将按照通知标准组织符合条件的单位申领留学人员来津创业房租补贴。</w:t>
        </w:r>
      </w:ins>
    </w:p>
    <w:p w:rsidR="00D711A6" w:rsidRDefault="00D711A6" w:rsidP="00D711A6">
      <w:pPr>
        <w:spacing w:line="580" w:lineRule="exact"/>
        <w:ind w:firstLineChars="200" w:firstLine="640"/>
        <w:rPr>
          <w:ins w:id="27" w:author="suny" w:date="2016-06-22T13:31:00Z"/>
          <w:rFonts w:ascii="仿宋_GB2312" w:eastAsia="仿宋_GB2312"/>
          <w:sz w:val="32"/>
          <w:szCs w:val="32"/>
        </w:rPr>
      </w:pPr>
      <w:ins w:id="28" w:author="suny" w:date="2016-06-22T13:31:00Z">
        <w:r>
          <w:rPr>
            <w:rFonts w:ascii="仿宋_GB2312" w:eastAsia="仿宋_GB2312" w:hint="eastAsia"/>
            <w:sz w:val="32"/>
            <w:szCs w:val="32"/>
          </w:rPr>
          <w:t>特此通知</w:t>
        </w:r>
      </w:ins>
    </w:p>
    <w:p w:rsidR="00D711A6" w:rsidRDefault="00D711A6" w:rsidP="00D711A6">
      <w:pPr>
        <w:spacing w:line="588" w:lineRule="exact"/>
        <w:ind w:firstLineChars="200" w:firstLine="640"/>
        <w:rPr>
          <w:ins w:id="29" w:author="suny" w:date="2016-06-22T13:31:00Z"/>
          <w:rFonts w:ascii="仿宋_GB2312" w:eastAsia="仿宋_GB2312"/>
          <w:sz w:val="32"/>
          <w:szCs w:val="32"/>
        </w:rPr>
      </w:pPr>
    </w:p>
    <w:p w:rsidR="00D711A6" w:rsidRDefault="00D711A6" w:rsidP="00D711A6">
      <w:pPr>
        <w:spacing w:line="588" w:lineRule="exact"/>
        <w:ind w:firstLineChars="200" w:firstLine="640"/>
        <w:rPr>
          <w:ins w:id="30" w:author="suny" w:date="2016-06-22T13:31:00Z"/>
          <w:rFonts w:ascii="仿宋_GB2312" w:eastAsia="仿宋_GB2312"/>
          <w:sz w:val="32"/>
          <w:szCs w:val="32"/>
        </w:rPr>
      </w:pPr>
      <w:ins w:id="31" w:author="suny" w:date="2016-06-22T13:31:00Z">
        <w:r>
          <w:rPr>
            <w:rFonts w:ascii="仿宋_GB2312" w:eastAsia="仿宋_GB2312" w:hint="eastAsia"/>
            <w:sz w:val="32"/>
            <w:szCs w:val="32"/>
          </w:rPr>
          <w:t xml:space="preserve">联系人：  </w:t>
        </w:r>
        <w:proofErr w:type="gramStart"/>
        <w:r>
          <w:rPr>
            <w:rFonts w:ascii="仿宋_GB2312" w:eastAsia="仿宋_GB2312" w:hint="eastAsia"/>
            <w:sz w:val="32"/>
            <w:szCs w:val="32"/>
          </w:rPr>
          <w:t>张双远</w:t>
        </w:r>
        <w:proofErr w:type="gramEnd"/>
        <w:r>
          <w:rPr>
            <w:rFonts w:ascii="仿宋_GB2312" w:eastAsia="仿宋_GB2312" w:hint="eastAsia"/>
            <w:sz w:val="32"/>
            <w:szCs w:val="32"/>
          </w:rPr>
          <w:t xml:space="preserve">      电  话：  66328918   </w:t>
        </w:r>
      </w:ins>
    </w:p>
    <w:p w:rsidR="00D711A6" w:rsidRDefault="00D711A6" w:rsidP="00D711A6">
      <w:pPr>
        <w:spacing w:line="588" w:lineRule="exact"/>
        <w:ind w:firstLineChars="200" w:firstLine="640"/>
        <w:rPr>
          <w:ins w:id="32" w:author="suny" w:date="2016-06-22T13:31:00Z"/>
          <w:rFonts w:ascii="仿宋_GB2312" w:eastAsia="仿宋_GB2312"/>
          <w:sz w:val="32"/>
          <w:szCs w:val="32"/>
        </w:rPr>
      </w:pPr>
      <w:proofErr w:type="gramStart"/>
      <w:ins w:id="33" w:author="suny" w:date="2016-06-22T13:31:00Z">
        <w:r>
          <w:rPr>
            <w:rFonts w:ascii="仿宋_GB2312" w:eastAsia="仿宋_GB2312" w:hint="eastAsia"/>
            <w:sz w:val="32"/>
            <w:szCs w:val="32"/>
          </w:rPr>
          <w:t>邮</w:t>
        </w:r>
        <w:proofErr w:type="gramEnd"/>
        <w:r>
          <w:rPr>
            <w:rFonts w:ascii="仿宋_GB2312" w:eastAsia="仿宋_GB2312" w:hint="eastAsia"/>
            <w:sz w:val="32"/>
            <w:szCs w:val="32"/>
          </w:rPr>
          <w:t xml:space="preserve">  箱：  </w:t>
        </w:r>
        <w:r>
          <w:fldChar w:fldCharType="begin"/>
        </w:r>
        <w:r>
          <w:instrText xml:space="preserve"> HYPERLINK "mailto:zhangshuangyuan@eco-city.gov.cn" </w:instrText>
        </w:r>
        <w:r>
          <w:fldChar w:fldCharType="separate"/>
        </w:r>
        <w:r>
          <w:rPr>
            <w:rStyle w:val="a9"/>
            <w:rFonts w:ascii="仿宋_GB2312" w:eastAsia="仿宋_GB2312" w:hint="eastAsia"/>
            <w:sz w:val="32"/>
            <w:szCs w:val="32"/>
          </w:rPr>
          <w:t>zhangshuangyuan@eco-city.gov.cn</w:t>
        </w:r>
        <w:r>
          <w:fldChar w:fldCharType="end"/>
        </w:r>
      </w:ins>
    </w:p>
    <w:p w:rsidR="00D711A6" w:rsidRDefault="00D711A6" w:rsidP="00D711A6">
      <w:pPr>
        <w:spacing w:line="580" w:lineRule="exact"/>
        <w:rPr>
          <w:ins w:id="34" w:author="suny" w:date="2016-06-22T13:31:00Z"/>
          <w:rFonts w:ascii="仿宋_GB2312" w:eastAsia="仿宋_GB2312"/>
          <w:sz w:val="32"/>
          <w:szCs w:val="32"/>
        </w:rPr>
      </w:pPr>
    </w:p>
    <w:p w:rsidR="00D711A6" w:rsidRDefault="00D711A6">
      <w:pPr>
        <w:spacing w:line="580" w:lineRule="exact"/>
        <w:ind w:leftChars="304" w:left="1598" w:hangingChars="300" w:hanging="960"/>
        <w:rPr>
          <w:ins w:id="35" w:author="suny" w:date="2016-06-22T13:31:00Z"/>
          <w:rFonts w:ascii="仿宋_GB2312" w:eastAsia="仿宋_GB2312" w:hAnsi="仿宋"/>
          <w:sz w:val="32"/>
          <w:szCs w:val="32"/>
        </w:rPr>
        <w:pPrChange w:id="36" w:author="suny" w:date="2016-06-22T13:31:00Z">
          <w:pPr>
            <w:spacing w:line="580" w:lineRule="exact"/>
            <w:ind w:left="960" w:hangingChars="300" w:hanging="960"/>
          </w:pPr>
        </w:pPrChange>
      </w:pPr>
      <w:ins w:id="37" w:author="suny" w:date="2016-06-22T13:31:00Z">
        <w:r>
          <w:rPr>
            <w:rFonts w:ascii="仿宋_GB2312" w:eastAsia="仿宋_GB2312" w:hint="eastAsia"/>
            <w:sz w:val="32"/>
            <w:szCs w:val="32"/>
          </w:rPr>
          <w:t>附件：市外专局关于调整天津市留学人员来津创业房租补贴申领办法的通知</w:t>
        </w:r>
      </w:ins>
    </w:p>
    <w:p w:rsidR="00D711A6" w:rsidRDefault="00D711A6" w:rsidP="00D711A6">
      <w:pPr>
        <w:spacing w:line="580" w:lineRule="exact"/>
        <w:rPr>
          <w:ins w:id="38" w:author="suny" w:date="2016-06-22T13:31:00Z"/>
          <w:rFonts w:ascii="仿宋_GB2312" w:eastAsia="仿宋_GB2312" w:hAnsi="仿宋"/>
          <w:sz w:val="32"/>
          <w:szCs w:val="32"/>
        </w:rPr>
      </w:pPr>
    </w:p>
    <w:p w:rsidR="00D711A6" w:rsidRDefault="00D711A6" w:rsidP="00D711A6">
      <w:pPr>
        <w:spacing w:line="580" w:lineRule="exact"/>
        <w:rPr>
          <w:ins w:id="39" w:author="suny" w:date="2016-06-22T13:31:00Z"/>
          <w:rFonts w:ascii="仿宋_GB2312" w:eastAsia="仿宋_GB2312"/>
          <w:sz w:val="32"/>
          <w:szCs w:val="32"/>
        </w:rPr>
      </w:pPr>
      <w:ins w:id="40" w:author="suny" w:date="2016-06-22T13:31:00Z">
        <w:r>
          <w:rPr>
            <w:rFonts w:ascii="仿宋_GB2312" w:eastAsia="仿宋_GB2312" w:hint="eastAsia"/>
            <w:sz w:val="32"/>
            <w:szCs w:val="32"/>
          </w:rPr>
          <w:t xml:space="preserve">                 中新天津生态城人力资源和社会保障局</w:t>
        </w:r>
      </w:ins>
    </w:p>
    <w:p w:rsidR="00840167" w:rsidRPr="00D711A6" w:rsidDel="00356715" w:rsidRDefault="00D711A6">
      <w:pPr>
        <w:rPr>
          <w:del w:id="41" w:author="suny" w:date="2016-05-13T13:52:00Z"/>
          <w:rFonts w:ascii="仿宋_GB2312" w:eastAsia="仿宋_GB2312"/>
          <w:sz w:val="32"/>
          <w:rPrChange w:id="42" w:author="suny" w:date="2016-06-22T13:31:00Z">
            <w:rPr>
              <w:del w:id="43" w:author="suny" w:date="2016-05-13T13:52:00Z"/>
              <w:rFonts w:ascii="方正小标宋简体" w:eastAsia="方正小标宋简体"/>
              <w:sz w:val="36"/>
              <w:szCs w:val="36"/>
            </w:rPr>
          </w:rPrChange>
        </w:rPr>
        <w:pPrChange w:id="44" w:author="suny" w:date="2016-06-22T13:31:00Z">
          <w:pPr>
            <w:jc w:val="center"/>
          </w:pPr>
        </w:pPrChange>
      </w:pPr>
      <w:ins w:id="45" w:author="suny" w:date="2016-06-22T13:31:00Z">
        <w:r>
          <w:rPr>
            <w:rFonts w:ascii="仿宋_GB2312" w:eastAsia="仿宋_GB2312" w:hint="eastAsia"/>
            <w:sz w:val="32"/>
            <w:szCs w:val="32"/>
          </w:rPr>
          <w:t xml:space="preserve">                           2016年6月2</w:t>
        </w:r>
        <w:del w:id="46" w:author="zhangshuangyuan" w:date="2016-06-22T13:38:00Z">
          <w:r w:rsidDel="00E7335A">
            <w:rPr>
              <w:rFonts w:ascii="仿宋_GB2312" w:eastAsia="仿宋_GB2312" w:hint="eastAsia"/>
              <w:sz w:val="32"/>
              <w:szCs w:val="32"/>
            </w:rPr>
            <w:delText>0</w:delText>
          </w:r>
        </w:del>
      </w:ins>
      <w:ins w:id="47" w:author="zhangshuangyuan" w:date="2016-06-22T13:38:00Z">
        <w:r w:rsidR="00E7335A">
          <w:rPr>
            <w:rFonts w:ascii="仿宋_GB2312" w:eastAsia="仿宋_GB2312" w:hint="eastAsia"/>
            <w:sz w:val="32"/>
            <w:szCs w:val="32"/>
          </w:rPr>
          <w:t>2</w:t>
        </w:r>
      </w:ins>
      <w:bookmarkStart w:id="48" w:name="_GoBack"/>
      <w:bookmarkEnd w:id="48"/>
      <w:ins w:id="49" w:author="suny" w:date="2016-06-22T13:31:00Z">
        <w:r>
          <w:rPr>
            <w:rFonts w:ascii="仿宋_GB2312" w:eastAsia="仿宋_GB2312" w:hint="eastAsia"/>
            <w:sz w:val="32"/>
            <w:szCs w:val="32"/>
          </w:rPr>
          <w:t>日</w:t>
        </w:r>
      </w:ins>
      <w:del w:id="50" w:author="suny" w:date="2016-05-13T13:52:00Z">
        <w:r w:rsidR="00840167" w:rsidRPr="00985105" w:rsidDel="00356715">
          <w:rPr>
            <w:rFonts w:ascii="仿宋_GB2312" w:eastAsia="仿宋_GB2312" w:hint="eastAsia"/>
            <w:sz w:val="32"/>
            <w:szCs w:val="32"/>
            <w:rPrChange w:id="51" w:author="suny" w:date="2016-06-13T10:25:00Z">
              <w:rPr>
                <w:rFonts w:ascii="方正小标宋简体" w:eastAsia="方正小标宋简体" w:hint="eastAsia"/>
                <w:sz w:val="36"/>
                <w:szCs w:val="36"/>
              </w:rPr>
            </w:rPrChange>
          </w:rPr>
          <w:delText>关于申请购买人事档案办公用品的函</w:delText>
        </w:r>
      </w:del>
    </w:p>
    <w:p w:rsidR="00840167" w:rsidRPr="00985105" w:rsidDel="00356715" w:rsidRDefault="00840167">
      <w:pPr>
        <w:rPr>
          <w:del w:id="52" w:author="suny" w:date="2016-05-13T13:52:00Z"/>
          <w:rFonts w:ascii="仿宋_GB2312" w:eastAsia="仿宋_GB2312"/>
          <w:sz w:val="32"/>
          <w:szCs w:val="32"/>
        </w:rPr>
      </w:pPr>
    </w:p>
    <w:p w:rsidR="00840167" w:rsidRPr="00985105" w:rsidDel="00356715" w:rsidRDefault="00840167">
      <w:pPr>
        <w:rPr>
          <w:del w:id="53" w:author="suny" w:date="2016-05-13T13:52:00Z"/>
          <w:rFonts w:ascii="仿宋_GB2312" w:eastAsia="仿宋_GB2312"/>
          <w:sz w:val="32"/>
          <w:szCs w:val="32"/>
        </w:rPr>
      </w:pPr>
      <w:del w:id="54" w:author="suny" w:date="2016-05-13T13:52:00Z">
        <w:r w:rsidRPr="00985105" w:rsidDel="00356715">
          <w:rPr>
            <w:rFonts w:ascii="仿宋_GB2312" w:eastAsia="仿宋_GB2312" w:hint="eastAsia"/>
            <w:sz w:val="32"/>
            <w:szCs w:val="32"/>
          </w:rPr>
          <w:delText>管委会办公室：</w:delText>
        </w:r>
      </w:del>
    </w:p>
    <w:p w:rsidR="00840167" w:rsidRPr="00985105" w:rsidDel="00356715" w:rsidRDefault="00840167">
      <w:pPr>
        <w:rPr>
          <w:del w:id="55" w:author="suny" w:date="2016-05-13T13:52:00Z"/>
          <w:rFonts w:ascii="仿宋_GB2312" w:eastAsia="仿宋_GB2312"/>
          <w:sz w:val="32"/>
          <w:szCs w:val="32"/>
        </w:rPr>
        <w:pPrChange w:id="56" w:author="suny" w:date="2016-06-22T13:31:00Z">
          <w:pPr>
            <w:spacing w:line="560" w:lineRule="exact"/>
            <w:ind w:firstLineChars="200" w:firstLine="640"/>
          </w:pPr>
        </w:pPrChange>
      </w:pPr>
      <w:del w:id="57" w:author="suny" w:date="2016-05-13T08:59:00Z">
        <w:r w:rsidRPr="00985105" w:rsidDel="00ED69D6">
          <w:rPr>
            <w:rFonts w:ascii="仿宋_GB2312" w:eastAsia="仿宋_GB2312" w:hint="eastAsia"/>
            <w:sz w:val="32"/>
            <w:szCs w:val="32"/>
          </w:rPr>
          <w:delText>随着生态城的发展，我局为区内企事业单位提供的人事档案服务不断延伸。</w:delText>
        </w:r>
      </w:del>
      <w:del w:id="58" w:author="suny" w:date="2016-05-13T13:52:00Z">
        <w:r w:rsidRPr="00985105" w:rsidDel="00356715">
          <w:rPr>
            <w:rFonts w:ascii="仿宋_GB2312" w:eastAsia="仿宋_GB2312" w:hint="eastAsia"/>
            <w:sz w:val="32"/>
            <w:szCs w:val="32"/>
          </w:rPr>
          <w:delText>目前共为302家单位免费托管人事档案2907份，</w:delText>
        </w:r>
      </w:del>
      <w:del w:id="59" w:author="suny" w:date="2016-05-13T09:00:00Z">
        <w:r w:rsidRPr="00985105" w:rsidDel="00ED69D6">
          <w:rPr>
            <w:rFonts w:ascii="仿宋_GB2312" w:eastAsia="仿宋_GB2312" w:hint="eastAsia"/>
            <w:sz w:val="32"/>
            <w:szCs w:val="32"/>
          </w:rPr>
          <w:delText>极大地降低了各单位的</w:delText>
        </w:r>
      </w:del>
      <w:del w:id="60" w:author="suny" w:date="2016-05-13T08:47:00Z">
        <w:r w:rsidRPr="00985105" w:rsidDel="00840167">
          <w:rPr>
            <w:rFonts w:ascii="仿宋_GB2312" w:eastAsia="仿宋_GB2312" w:hint="eastAsia"/>
            <w:sz w:val="32"/>
            <w:szCs w:val="32"/>
          </w:rPr>
          <w:delText>办公</w:delText>
        </w:r>
      </w:del>
      <w:del w:id="61" w:author="suny" w:date="2016-05-13T09:00:00Z">
        <w:r w:rsidRPr="00985105" w:rsidDel="00ED69D6">
          <w:rPr>
            <w:rFonts w:ascii="仿宋_GB2312" w:eastAsia="仿宋_GB2312" w:hint="eastAsia"/>
            <w:sz w:val="32"/>
            <w:szCs w:val="32"/>
          </w:rPr>
          <w:delText>成本</w:delText>
        </w:r>
      </w:del>
      <w:del w:id="62" w:author="suny" w:date="2016-05-13T08:51:00Z">
        <w:r w:rsidRPr="00985105" w:rsidDel="00840167">
          <w:rPr>
            <w:rFonts w:ascii="仿宋_GB2312" w:eastAsia="仿宋_GB2312" w:hint="eastAsia"/>
            <w:sz w:val="32"/>
            <w:szCs w:val="32"/>
          </w:rPr>
          <w:delText>，提高了办事效率</w:delText>
        </w:r>
      </w:del>
      <w:del w:id="63" w:author="suny" w:date="2016-05-13T09:00:00Z">
        <w:r w:rsidRPr="00985105" w:rsidDel="00ED69D6">
          <w:rPr>
            <w:rFonts w:ascii="仿宋_GB2312" w:eastAsia="仿宋_GB2312" w:hint="eastAsia"/>
            <w:sz w:val="32"/>
            <w:szCs w:val="32"/>
          </w:rPr>
          <w:delText>。</w:delText>
        </w:r>
      </w:del>
    </w:p>
    <w:p w:rsidR="00840167" w:rsidRPr="00985105" w:rsidDel="00840167" w:rsidRDefault="00840167">
      <w:pPr>
        <w:rPr>
          <w:del w:id="64" w:author="suny" w:date="2016-05-13T08:48:00Z"/>
          <w:rFonts w:ascii="仿宋_GB2312" w:eastAsia="仿宋_GB2312"/>
          <w:sz w:val="32"/>
          <w:szCs w:val="32"/>
        </w:rPr>
        <w:pPrChange w:id="65" w:author="suny" w:date="2016-06-22T13:31:00Z">
          <w:pPr>
            <w:spacing w:line="560" w:lineRule="exact"/>
            <w:ind w:firstLineChars="200" w:firstLine="640"/>
          </w:pPr>
        </w:pPrChange>
      </w:pPr>
      <w:del w:id="66" w:author="suny" w:date="2016-05-13T09:00:00Z">
        <w:r w:rsidRPr="00985105" w:rsidDel="00ED69D6">
          <w:rPr>
            <w:rFonts w:ascii="仿宋_GB2312" w:eastAsia="仿宋_GB2312" w:hint="eastAsia"/>
            <w:sz w:val="32"/>
            <w:szCs w:val="32"/>
          </w:rPr>
          <w:delText>预计</w:delText>
        </w:r>
      </w:del>
      <w:del w:id="67" w:author="suny" w:date="2016-05-13T08:51:00Z">
        <w:r w:rsidRPr="00985105" w:rsidDel="00840167">
          <w:rPr>
            <w:rFonts w:ascii="仿宋_GB2312" w:eastAsia="仿宋_GB2312" w:hint="eastAsia"/>
            <w:sz w:val="32"/>
            <w:szCs w:val="32"/>
          </w:rPr>
          <w:delText>今年</w:delText>
        </w:r>
      </w:del>
      <w:del w:id="68" w:author="suny" w:date="2016-05-13T09:00:00Z">
        <w:r w:rsidRPr="00985105" w:rsidDel="00ED69D6">
          <w:rPr>
            <w:rFonts w:ascii="仿宋_GB2312" w:eastAsia="仿宋_GB2312" w:hint="eastAsia"/>
            <w:sz w:val="32"/>
            <w:szCs w:val="32"/>
          </w:rPr>
          <w:delText>新增档案2000份，事业单位新立卷档案400卷</w:delText>
        </w:r>
      </w:del>
      <w:del w:id="69" w:author="suny" w:date="2016-05-13T08:51:00Z">
        <w:r w:rsidRPr="00985105" w:rsidDel="00840167">
          <w:rPr>
            <w:rFonts w:ascii="仿宋_GB2312" w:eastAsia="仿宋_GB2312" w:hint="eastAsia"/>
            <w:sz w:val="32"/>
            <w:szCs w:val="32"/>
          </w:rPr>
          <w:delText>，目前档案办公用品存量不足。</w:delText>
        </w:r>
      </w:del>
      <w:del w:id="70" w:author="suny" w:date="2016-05-13T13:52:00Z">
        <w:r w:rsidRPr="00985105" w:rsidDel="00356715">
          <w:rPr>
            <w:rFonts w:ascii="仿宋_GB2312" w:eastAsia="仿宋_GB2312" w:hint="eastAsia"/>
            <w:sz w:val="32"/>
            <w:szCs w:val="32"/>
          </w:rPr>
          <w:delText>为满足工作需要，拟</w:delText>
        </w:r>
      </w:del>
      <w:del w:id="71" w:author="suny" w:date="2016-05-13T08:52:00Z">
        <w:r w:rsidRPr="00985105" w:rsidDel="00840167">
          <w:rPr>
            <w:rFonts w:ascii="仿宋_GB2312" w:eastAsia="仿宋_GB2312" w:hint="eastAsia"/>
            <w:sz w:val="32"/>
            <w:szCs w:val="32"/>
          </w:rPr>
          <w:delText>向</w:delText>
        </w:r>
      </w:del>
      <w:del w:id="72" w:author="suny" w:date="2016-05-13T08:54:00Z">
        <w:r w:rsidRPr="00985105" w:rsidDel="00840167">
          <w:rPr>
            <w:rFonts w:ascii="仿宋_GB2312" w:eastAsia="仿宋_GB2312" w:hint="eastAsia"/>
            <w:sz w:val="32"/>
            <w:szCs w:val="32"/>
          </w:rPr>
          <w:delText>委办</w:delText>
        </w:r>
      </w:del>
      <w:del w:id="73" w:author="suny" w:date="2016-05-13T08:52:00Z">
        <w:r w:rsidRPr="00985105" w:rsidDel="00840167">
          <w:rPr>
            <w:rFonts w:ascii="仿宋_GB2312" w:eastAsia="仿宋_GB2312" w:hint="eastAsia"/>
            <w:sz w:val="32"/>
            <w:szCs w:val="32"/>
          </w:rPr>
          <w:delText>申请</w:delText>
        </w:r>
      </w:del>
      <w:del w:id="74" w:author="suny" w:date="2016-05-13T13:52:00Z">
        <w:r w:rsidRPr="00985105" w:rsidDel="00356715">
          <w:rPr>
            <w:rFonts w:ascii="仿宋_GB2312" w:eastAsia="仿宋_GB2312" w:hint="eastAsia"/>
            <w:sz w:val="32"/>
            <w:szCs w:val="32"/>
          </w:rPr>
          <w:delText>购买一批人事档案办公用品，</w:delText>
        </w:r>
      </w:del>
      <w:del w:id="75" w:author="suny" w:date="2016-05-13T08:52:00Z">
        <w:r w:rsidRPr="00985105" w:rsidDel="00840167">
          <w:rPr>
            <w:rFonts w:ascii="仿宋_GB2312" w:eastAsia="仿宋_GB2312" w:hint="eastAsia"/>
            <w:sz w:val="32"/>
            <w:szCs w:val="32"/>
          </w:rPr>
          <w:delText>满足2016年业务需求</w:delText>
        </w:r>
      </w:del>
      <w:del w:id="76" w:author="suny" w:date="2016-05-13T08:48:00Z">
        <w:r w:rsidRPr="00985105" w:rsidDel="00840167">
          <w:rPr>
            <w:rFonts w:ascii="仿宋_GB2312" w:eastAsia="仿宋_GB2312" w:hint="eastAsia"/>
            <w:sz w:val="32"/>
            <w:szCs w:val="32"/>
          </w:rPr>
          <w:delText>（明细附后）。</w:delText>
        </w:r>
      </w:del>
    </w:p>
    <w:p w:rsidR="00840167" w:rsidRPr="00985105" w:rsidDel="00356715" w:rsidRDefault="00840167">
      <w:pPr>
        <w:rPr>
          <w:del w:id="77" w:author="suny" w:date="2016-05-13T13:52:00Z"/>
          <w:rFonts w:ascii="仿宋_GB2312" w:eastAsia="仿宋_GB2312"/>
          <w:sz w:val="32"/>
          <w:szCs w:val="32"/>
        </w:rPr>
        <w:pPrChange w:id="78" w:author="suny" w:date="2016-06-22T13:31:00Z">
          <w:pPr>
            <w:spacing w:line="560" w:lineRule="exact"/>
            <w:ind w:firstLineChars="200" w:firstLine="640"/>
          </w:pPr>
        </w:pPrChange>
      </w:pPr>
      <w:del w:id="79" w:author="suny" w:date="2016-05-13T08:48:00Z">
        <w:r w:rsidRPr="00985105" w:rsidDel="00840167">
          <w:rPr>
            <w:rFonts w:ascii="仿宋_GB2312" w:eastAsia="仿宋_GB2312" w:hint="eastAsia"/>
            <w:sz w:val="32"/>
            <w:szCs w:val="32"/>
          </w:rPr>
          <w:delText>妥否，请批示。</w:delText>
        </w:r>
      </w:del>
    </w:p>
    <w:p w:rsidR="00840167" w:rsidRPr="00985105" w:rsidDel="00356715" w:rsidRDefault="00840167">
      <w:pPr>
        <w:rPr>
          <w:del w:id="80" w:author="suny" w:date="2016-05-13T13:52:00Z"/>
          <w:rFonts w:ascii="仿宋_GB2312" w:eastAsia="仿宋_GB2312"/>
          <w:sz w:val="32"/>
          <w:szCs w:val="32"/>
        </w:rPr>
        <w:pPrChange w:id="81" w:author="suny" w:date="2016-06-22T13:31:00Z">
          <w:pPr>
            <w:spacing w:line="560" w:lineRule="exact"/>
            <w:ind w:firstLineChars="200" w:firstLine="640"/>
          </w:pPr>
        </w:pPrChange>
      </w:pPr>
    </w:p>
    <w:p w:rsidR="00840167" w:rsidRPr="00985105" w:rsidDel="00356715" w:rsidRDefault="00840167">
      <w:pPr>
        <w:rPr>
          <w:del w:id="82" w:author="suny" w:date="2016-05-13T13:52:00Z"/>
          <w:rFonts w:ascii="仿宋_GB2312" w:eastAsia="仿宋_GB2312"/>
          <w:sz w:val="32"/>
          <w:szCs w:val="32"/>
        </w:rPr>
        <w:pPrChange w:id="83" w:author="suny" w:date="2016-06-22T13:31:00Z">
          <w:pPr>
            <w:spacing w:line="560" w:lineRule="exact"/>
            <w:ind w:firstLineChars="200" w:firstLine="640"/>
          </w:pPr>
        </w:pPrChange>
      </w:pPr>
      <w:del w:id="84" w:author="suny" w:date="2016-05-13T13:52:00Z">
        <w:r w:rsidRPr="00985105" w:rsidDel="00356715">
          <w:rPr>
            <w:rFonts w:ascii="仿宋_GB2312" w:eastAsia="仿宋_GB2312" w:hint="eastAsia"/>
            <w:sz w:val="32"/>
            <w:szCs w:val="32"/>
          </w:rPr>
          <w:delText>附件：人事档案办公用品申购明细表</w:delText>
        </w:r>
      </w:del>
    </w:p>
    <w:p w:rsidR="00840167" w:rsidRPr="00985105" w:rsidDel="00356715" w:rsidRDefault="00840167">
      <w:pPr>
        <w:rPr>
          <w:del w:id="85" w:author="suny" w:date="2016-05-13T13:52:00Z"/>
          <w:rFonts w:ascii="仿宋_GB2312" w:eastAsia="仿宋_GB2312"/>
          <w:sz w:val="32"/>
          <w:szCs w:val="32"/>
          <w:rPrChange w:id="86" w:author="suny" w:date="2016-06-13T10:25:00Z">
            <w:rPr>
              <w:del w:id="87" w:author="suny" w:date="2016-05-13T13:52:00Z"/>
            </w:rPr>
          </w:rPrChange>
        </w:rPr>
      </w:pPr>
    </w:p>
    <w:p w:rsidR="00840167" w:rsidRPr="00985105" w:rsidDel="00356715" w:rsidRDefault="00840167">
      <w:pPr>
        <w:rPr>
          <w:del w:id="88" w:author="suny" w:date="2016-05-13T13:52:00Z"/>
          <w:rFonts w:ascii="仿宋_GB2312" w:eastAsia="仿宋_GB2312"/>
          <w:sz w:val="32"/>
          <w:szCs w:val="32"/>
          <w:rPrChange w:id="89" w:author="suny" w:date="2016-06-13T10:25:00Z">
            <w:rPr>
              <w:del w:id="90" w:author="suny" w:date="2016-05-13T13:52:00Z"/>
            </w:rPr>
          </w:rPrChange>
        </w:rPr>
      </w:pPr>
    </w:p>
    <w:p w:rsidR="00840167" w:rsidRPr="00985105" w:rsidDel="00356715" w:rsidRDefault="00840167">
      <w:pPr>
        <w:rPr>
          <w:del w:id="91" w:author="suny" w:date="2016-05-13T13:52:00Z"/>
          <w:rFonts w:ascii="仿宋_GB2312" w:eastAsia="仿宋_GB2312"/>
          <w:sz w:val="32"/>
          <w:szCs w:val="32"/>
          <w:rPrChange w:id="92" w:author="suny" w:date="2016-06-13T10:25:00Z">
            <w:rPr>
              <w:del w:id="93" w:author="suny" w:date="2016-05-13T13:52:00Z"/>
            </w:rPr>
          </w:rPrChange>
        </w:rPr>
      </w:pPr>
    </w:p>
    <w:p w:rsidR="00840167" w:rsidRPr="00985105" w:rsidDel="00356715" w:rsidRDefault="00840167">
      <w:pPr>
        <w:rPr>
          <w:del w:id="94" w:author="suny" w:date="2016-05-13T13:52:00Z"/>
          <w:rFonts w:ascii="仿宋_GB2312" w:eastAsia="仿宋_GB2312"/>
          <w:sz w:val="32"/>
          <w:szCs w:val="32"/>
        </w:rPr>
        <w:pPrChange w:id="95" w:author="suny" w:date="2016-06-22T13:31:00Z">
          <w:pPr>
            <w:jc w:val="right"/>
          </w:pPr>
        </w:pPrChange>
      </w:pPr>
      <w:del w:id="96" w:author="suny" w:date="2016-05-13T08:54:00Z">
        <w:r w:rsidRPr="00985105" w:rsidDel="0022785E">
          <w:rPr>
            <w:rFonts w:ascii="仿宋_GB2312" w:eastAsia="仿宋_GB2312" w:hint="eastAsia"/>
            <w:sz w:val="32"/>
            <w:szCs w:val="32"/>
          </w:rPr>
          <w:delText>人力资源和社会保障局</w:delText>
        </w:r>
      </w:del>
    </w:p>
    <w:p w:rsidR="00840167" w:rsidRPr="00985105" w:rsidDel="00356715" w:rsidRDefault="00840167">
      <w:pPr>
        <w:rPr>
          <w:del w:id="97" w:author="suny" w:date="2016-05-13T13:52:00Z"/>
          <w:rFonts w:ascii="仿宋_GB2312" w:eastAsia="仿宋_GB2312"/>
          <w:sz w:val="32"/>
          <w:szCs w:val="32"/>
        </w:rPr>
        <w:pPrChange w:id="98" w:author="suny" w:date="2016-06-22T13:31:00Z">
          <w:pPr>
            <w:jc w:val="right"/>
          </w:pPr>
        </w:pPrChange>
      </w:pPr>
      <w:del w:id="99" w:author="suny" w:date="2016-05-13T13:52:00Z">
        <w:r w:rsidRPr="00985105" w:rsidDel="00356715">
          <w:rPr>
            <w:rFonts w:ascii="仿宋_GB2312" w:eastAsia="仿宋_GB2312" w:hint="eastAsia"/>
            <w:sz w:val="32"/>
            <w:szCs w:val="32"/>
          </w:rPr>
          <w:delText>2016年5月11日</w:delText>
        </w:r>
      </w:del>
    </w:p>
    <w:p w:rsidR="00840167" w:rsidRPr="00985105" w:rsidDel="00356715" w:rsidRDefault="00840167">
      <w:pPr>
        <w:rPr>
          <w:del w:id="100" w:author="suny" w:date="2016-05-13T13:52:00Z"/>
          <w:rFonts w:ascii="仿宋_GB2312" w:eastAsia="仿宋_GB2312"/>
          <w:sz w:val="32"/>
          <w:szCs w:val="32"/>
        </w:rPr>
        <w:pPrChange w:id="101" w:author="suny" w:date="2016-06-22T13:31:00Z">
          <w:pPr>
            <w:jc w:val="right"/>
          </w:pPr>
        </w:pPrChange>
      </w:pPr>
    </w:p>
    <w:p w:rsidR="00840167" w:rsidRPr="00985105" w:rsidDel="00356715" w:rsidRDefault="00840167">
      <w:pPr>
        <w:rPr>
          <w:del w:id="102" w:author="suny" w:date="2016-05-13T13:52:00Z"/>
          <w:rFonts w:ascii="仿宋_GB2312" w:eastAsia="仿宋_GB2312"/>
          <w:sz w:val="32"/>
          <w:szCs w:val="32"/>
        </w:rPr>
        <w:pPrChange w:id="103" w:author="suny" w:date="2016-06-22T13:31:00Z">
          <w:pPr>
            <w:jc w:val="right"/>
          </w:pPr>
        </w:pPrChange>
      </w:pPr>
    </w:p>
    <w:p w:rsidR="00FD781D" w:rsidRPr="00985105" w:rsidRDefault="00FD781D">
      <w:pPr>
        <w:rPr>
          <w:rFonts w:ascii="仿宋_GB2312" w:eastAsia="仿宋_GB2312"/>
          <w:sz w:val="32"/>
          <w:szCs w:val="32"/>
        </w:rPr>
        <w:pPrChange w:id="104" w:author="suny" w:date="2016-06-22T13:31:00Z">
          <w:pPr>
            <w:ind w:firstLineChars="200" w:firstLine="640"/>
            <w:jc w:val="right"/>
          </w:pPr>
        </w:pPrChange>
      </w:pPr>
    </w:p>
    <w:sectPr w:rsidR="00FD781D" w:rsidRPr="00985105" w:rsidSect="00C87464">
      <w:footerReference w:type="even" r:id="rId8"/>
      <w:footerReference w:type="default" r:id="rId9"/>
      <w:pgSz w:w="11906" w:h="16838"/>
      <w:pgMar w:top="1985" w:right="1474" w:bottom="1418"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E73" w:rsidRDefault="00376E73" w:rsidP="00436E50">
      <w:r>
        <w:separator/>
      </w:r>
    </w:p>
  </w:endnote>
  <w:endnote w:type="continuationSeparator" w:id="0">
    <w:p w:rsidR="00376E73" w:rsidRDefault="00376E73" w:rsidP="00436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notTrueType/>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C6F" w:rsidRDefault="006E4C6F" w:rsidP="002D0A0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E4C6F" w:rsidRDefault="006E4C6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9DD" w:rsidDel="00972F0A" w:rsidRDefault="002059DD">
    <w:pPr>
      <w:pStyle w:val="a5"/>
      <w:jc w:val="center"/>
      <w:rPr>
        <w:del w:id="105" w:author="suny" w:date="2016-06-13T16:31:00Z"/>
      </w:rPr>
    </w:pPr>
    <w:del w:id="106" w:author="suny" w:date="2016-06-13T16:31:00Z">
      <w:r w:rsidDel="00972F0A">
        <w:fldChar w:fldCharType="begin"/>
      </w:r>
      <w:r w:rsidDel="00972F0A">
        <w:delInstrText>PAGE   \* MERGEFORMAT</w:delInstrText>
      </w:r>
      <w:r w:rsidDel="00972F0A">
        <w:fldChar w:fldCharType="separate"/>
      </w:r>
      <w:r w:rsidR="00972F0A" w:rsidRPr="00972F0A" w:rsidDel="00972F0A">
        <w:rPr>
          <w:noProof/>
          <w:lang w:val="zh-CN"/>
        </w:rPr>
        <w:delText>1</w:delText>
      </w:r>
      <w:r w:rsidDel="00972F0A">
        <w:fldChar w:fldCharType="end"/>
      </w:r>
    </w:del>
  </w:p>
  <w:p w:rsidR="006E4C6F" w:rsidRDefault="006E4C6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E73" w:rsidRDefault="00376E73" w:rsidP="00436E50">
      <w:r>
        <w:separator/>
      </w:r>
    </w:p>
  </w:footnote>
  <w:footnote w:type="continuationSeparator" w:id="0">
    <w:p w:rsidR="00376E73" w:rsidRDefault="00376E73" w:rsidP="00436E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449B0"/>
    <w:multiLevelType w:val="hybridMultilevel"/>
    <w:tmpl w:val="071AC5AC"/>
    <w:lvl w:ilvl="0" w:tplc="09B27662">
      <w:start w:val="3"/>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
    <w:nsid w:val="1B401EE9"/>
    <w:multiLevelType w:val="hybridMultilevel"/>
    <w:tmpl w:val="5EA6821C"/>
    <w:lvl w:ilvl="0" w:tplc="63564250">
      <w:start w:val="2"/>
      <w:numFmt w:val="japaneseCounting"/>
      <w:lvlText w:val="%1、"/>
      <w:lvlJc w:val="left"/>
      <w:pPr>
        <w:ind w:left="1440" w:hanging="72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abstractNum w:abstractNumId="2">
    <w:nsid w:val="1C995C91"/>
    <w:multiLevelType w:val="multilevel"/>
    <w:tmpl w:val="E23814CA"/>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AD24F49"/>
    <w:multiLevelType w:val="hybridMultilevel"/>
    <w:tmpl w:val="2388606E"/>
    <w:lvl w:ilvl="0" w:tplc="FA229C0C">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4D1720E3"/>
    <w:multiLevelType w:val="multilevel"/>
    <w:tmpl w:val="CDA4AF00"/>
    <w:lvl w:ilvl="0">
      <w:start w:val="1"/>
      <w:numFmt w:val="chineseCounting"/>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8CF4C6B"/>
    <w:multiLevelType w:val="hybridMultilevel"/>
    <w:tmpl w:val="15DE6D6E"/>
    <w:lvl w:ilvl="0" w:tplc="EFCCE48A">
      <w:start w:val="1"/>
      <w:numFmt w:val="japaneseCounting"/>
      <w:lvlText w:val="%1、"/>
      <w:lvlJc w:val="left"/>
      <w:pPr>
        <w:ind w:left="1287" w:hanging="720"/>
      </w:pPr>
      <w:rPr>
        <w:rFonts w:cs="Times New Roman" w:hint="default"/>
      </w:rPr>
    </w:lvl>
    <w:lvl w:ilvl="1" w:tplc="04090019" w:tentative="1">
      <w:start w:val="1"/>
      <w:numFmt w:val="lowerLetter"/>
      <w:lvlText w:val="%2)"/>
      <w:lvlJc w:val="left"/>
      <w:pPr>
        <w:ind w:left="1407" w:hanging="420"/>
      </w:pPr>
      <w:rPr>
        <w:rFonts w:cs="Times New Roman"/>
      </w:rPr>
    </w:lvl>
    <w:lvl w:ilvl="2" w:tplc="0409001B" w:tentative="1">
      <w:start w:val="1"/>
      <w:numFmt w:val="lowerRoman"/>
      <w:lvlText w:val="%3."/>
      <w:lvlJc w:val="righ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9" w:tentative="1">
      <w:start w:val="1"/>
      <w:numFmt w:val="lowerLetter"/>
      <w:lvlText w:val="%5)"/>
      <w:lvlJc w:val="left"/>
      <w:pPr>
        <w:ind w:left="2667" w:hanging="420"/>
      </w:pPr>
      <w:rPr>
        <w:rFonts w:cs="Times New Roman"/>
      </w:rPr>
    </w:lvl>
    <w:lvl w:ilvl="5" w:tplc="0409001B" w:tentative="1">
      <w:start w:val="1"/>
      <w:numFmt w:val="lowerRoman"/>
      <w:lvlText w:val="%6."/>
      <w:lvlJc w:val="righ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9" w:tentative="1">
      <w:start w:val="1"/>
      <w:numFmt w:val="lowerLetter"/>
      <w:lvlText w:val="%8)"/>
      <w:lvlJc w:val="left"/>
      <w:pPr>
        <w:ind w:left="3927" w:hanging="420"/>
      </w:pPr>
      <w:rPr>
        <w:rFonts w:cs="Times New Roman"/>
      </w:rPr>
    </w:lvl>
    <w:lvl w:ilvl="8" w:tplc="0409001B" w:tentative="1">
      <w:start w:val="1"/>
      <w:numFmt w:val="lowerRoman"/>
      <w:lvlText w:val="%9."/>
      <w:lvlJc w:val="right"/>
      <w:pPr>
        <w:ind w:left="4347" w:hanging="420"/>
      </w:pPr>
      <w:rPr>
        <w:rFonts w:cs="Times New Roman"/>
      </w:rPr>
    </w:lvl>
  </w:abstractNum>
  <w:abstractNum w:abstractNumId="6">
    <w:nsid w:val="5C805819"/>
    <w:multiLevelType w:val="hybridMultilevel"/>
    <w:tmpl w:val="C0389C40"/>
    <w:lvl w:ilvl="0" w:tplc="598A562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nsid w:val="74BA4F0F"/>
    <w:multiLevelType w:val="hybridMultilevel"/>
    <w:tmpl w:val="3F04E87A"/>
    <w:lvl w:ilvl="0" w:tplc="BDF2A682">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3"/>
  </w:num>
  <w:num w:numId="2">
    <w:abstractNumId w:val="7"/>
  </w:num>
  <w:num w:numId="3">
    <w:abstractNumId w:val="1"/>
  </w:num>
  <w:num w:numId="4">
    <w:abstractNumId w:val="0"/>
  </w:num>
  <w:num w:numId="5">
    <w:abstractNumId w:val="5"/>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5AED"/>
    <w:rsid w:val="00021DC9"/>
    <w:rsid w:val="000263B1"/>
    <w:rsid w:val="00034D41"/>
    <w:rsid w:val="0004412C"/>
    <w:rsid w:val="000538E5"/>
    <w:rsid w:val="0006685B"/>
    <w:rsid w:val="00066CD3"/>
    <w:rsid w:val="00076955"/>
    <w:rsid w:val="00080667"/>
    <w:rsid w:val="000A0832"/>
    <w:rsid w:val="000A2C7E"/>
    <w:rsid w:val="000A3973"/>
    <w:rsid w:val="000C639F"/>
    <w:rsid w:val="000C7051"/>
    <w:rsid w:val="000D371A"/>
    <w:rsid w:val="000E21F5"/>
    <w:rsid w:val="000E29AE"/>
    <w:rsid w:val="000E46CA"/>
    <w:rsid w:val="000E7FDB"/>
    <w:rsid w:val="00111D38"/>
    <w:rsid w:val="00116FFC"/>
    <w:rsid w:val="00124781"/>
    <w:rsid w:val="00135768"/>
    <w:rsid w:val="00136FD9"/>
    <w:rsid w:val="00141B88"/>
    <w:rsid w:val="00142FC6"/>
    <w:rsid w:val="00150048"/>
    <w:rsid w:val="00150396"/>
    <w:rsid w:val="001511B3"/>
    <w:rsid w:val="001565F3"/>
    <w:rsid w:val="00163BB3"/>
    <w:rsid w:val="0019566C"/>
    <w:rsid w:val="0019747F"/>
    <w:rsid w:val="0019771E"/>
    <w:rsid w:val="001A4983"/>
    <w:rsid w:val="001A693E"/>
    <w:rsid w:val="001B7570"/>
    <w:rsid w:val="001C7CF5"/>
    <w:rsid w:val="001E0545"/>
    <w:rsid w:val="001F56C2"/>
    <w:rsid w:val="0020144E"/>
    <w:rsid w:val="00201A66"/>
    <w:rsid w:val="00204827"/>
    <w:rsid w:val="002059DD"/>
    <w:rsid w:val="00215ACA"/>
    <w:rsid w:val="00217ED3"/>
    <w:rsid w:val="00221AEB"/>
    <w:rsid w:val="00225274"/>
    <w:rsid w:val="0022785E"/>
    <w:rsid w:val="00230691"/>
    <w:rsid w:val="00234AD6"/>
    <w:rsid w:val="002369EB"/>
    <w:rsid w:val="00247918"/>
    <w:rsid w:val="002507B7"/>
    <w:rsid w:val="00252BD5"/>
    <w:rsid w:val="002604E3"/>
    <w:rsid w:val="00260B9E"/>
    <w:rsid w:val="00267483"/>
    <w:rsid w:val="00270847"/>
    <w:rsid w:val="00285B8A"/>
    <w:rsid w:val="002878B6"/>
    <w:rsid w:val="00293C95"/>
    <w:rsid w:val="002B580F"/>
    <w:rsid w:val="002D0A04"/>
    <w:rsid w:val="002D3EBD"/>
    <w:rsid w:val="002D4E51"/>
    <w:rsid w:val="002E610A"/>
    <w:rsid w:val="002F28D6"/>
    <w:rsid w:val="003059C2"/>
    <w:rsid w:val="00323876"/>
    <w:rsid w:val="00342882"/>
    <w:rsid w:val="00342F1B"/>
    <w:rsid w:val="0035144B"/>
    <w:rsid w:val="00356715"/>
    <w:rsid w:val="00370432"/>
    <w:rsid w:val="003704F4"/>
    <w:rsid w:val="00376E73"/>
    <w:rsid w:val="0039162B"/>
    <w:rsid w:val="003A1EBD"/>
    <w:rsid w:val="003A7A99"/>
    <w:rsid w:val="003B7A8B"/>
    <w:rsid w:val="003C6078"/>
    <w:rsid w:val="003D69BD"/>
    <w:rsid w:val="003D7F64"/>
    <w:rsid w:val="003E3050"/>
    <w:rsid w:val="003E6315"/>
    <w:rsid w:val="003E671F"/>
    <w:rsid w:val="003F1E6D"/>
    <w:rsid w:val="00400016"/>
    <w:rsid w:val="00405DE7"/>
    <w:rsid w:val="00406E7C"/>
    <w:rsid w:val="004168E1"/>
    <w:rsid w:val="00424E7D"/>
    <w:rsid w:val="0043541A"/>
    <w:rsid w:val="00436E50"/>
    <w:rsid w:val="00444964"/>
    <w:rsid w:val="0044681E"/>
    <w:rsid w:val="00461EC1"/>
    <w:rsid w:val="00467A0F"/>
    <w:rsid w:val="004743C9"/>
    <w:rsid w:val="00474557"/>
    <w:rsid w:val="00477292"/>
    <w:rsid w:val="004775B2"/>
    <w:rsid w:val="004958AE"/>
    <w:rsid w:val="004B060B"/>
    <w:rsid w:val="004C54EB"/>
    <w:rsid w:val="004C7F2B"/>
    <w:rsid w:val="004E2C89"/>
    <w:rsid w:val="005058C1"/>
    <w:rsid w:val="00516D34"/>
    <w:rsid w:val="005170CC"/>
    <w:rsid w:val="005249BF"/>
    <w:rsid w:val="00530356"/>
    <w:rsid w:val="00550AF8"/>
    <w:rsid w:val="005555A8"/>
    <w:rsid w:val="00560FDA"/>
    <w:rsid w:val="00580000"/>
    <w:rsid w:val="00593CD5"/>
    <w:rsid w:val="00596759"/>
    <w:rsid w:val="005A02F7"/>
    <w:rsid w:val="005A1354"/>
    <w:rsid w:val="005B45CE"/>
    <w:rsid w:val="005C1296"/>
    <w:rsid w:val="005C29F0"/>
    <w:rsid w:val="005C6F27"/>
    <w:rsid w:val="005D65DF"/>
    <w:rsid w:val="005F0E21"/>
    <w:rsid w:val="005F6612"/>
    <w:rsid w:val="005F6AD2"/>
    <w:rsid w:val="006030B6"/>
    <w:rsid w:val="00611055"/>
    <w:rsid w:val="0063037B"/>
    <w:rsid w:val="006443F8"/>
    <w:rsid w:val="00654754"/>
    <w:rsid w:val="0065548A"/>
    <w:rsid w:val="00684BBA"/>
    <w:rsid w:val="00695750"/>
    <w:rsid w:val="006A64C7"/>
    <w:rsid w:val="006D39FA"/>
    <w:rsid w:val="006D73EA"/>
    <w:rsid w:val="006E0E76"/>
    <w:rsid w:val="006E1239"/>
    <w:rsid w:val="006E17B4"/>
    <w:rsid w:val="006E1E24"/>
    <w:rsid w:val="006E3136"/>
    <w:rsid w:val="006E4C6F"/>
    <w:rsid w:val="006F343E"/>
    <w:rsid w:val="00703B07"/>
    <w:rsid w:val="00711C2A"/>
    <w:rsid w:val="00713418"/>
    <w:rsid w:val="0071391D"/>
    <w:rsid w:val="007409F1"/>
    <w:rsid w:val="00746CA0"/>
    <w:rsid w:val="0076106F"/>
    <w:rsid w:val="00761694"/>
    <w:rsid w:val="00772B44"/>
    <w:rsid w:val="007912CB"/>
    <w:rsid w:val="0079370C"/>
    <w:rsid w:val="00793DDE"/>
    <w:rsid w:val="007B516D"/>
    <w:rsid w:val="007C14CA"/>
    <w:rsid w:val="007C448B"/>
    <w:rsid w:val="007D170B"/>
    <w:rsid w:val="007D72F6"/>
    <w:rsid w:val="007F0BAC"/>
    <w:rsid w:val="00802058"/>
    <w:rsid w:val="008171C1"/>
    <w:rsid w:val="00820F34"/>
    <w:rsid w:val="0083280F"/>
    <w:rsid w:val="00840167"/>
    <w:rsid w:val="00847328"/>
    <w:rsid w:val="00863504"/>
    <w:rsid w:val="00864E91"/>
    <w:rsid w:val="0088335D"/>
    <w:rsid w:val="008873AB"/>
    <w:rsid w:val="008A6F14"/>
    <w:rsid w:val="008C67B8"/>
    <w:rsid w:val="008D0FBF"/>
    <w:rsid w:val="008D20B1"/>
    <w:rsid w:val="008D501C"/>
    <w:rsid w:val="008D75C7"/>
    <w:rsid w:val="008E2FC3"/>
    <w:rsid w:val="008F0974"/>
    <w:rsid w:val="008F14EA"/>
    <w:rsid w:val="00901CD0"/>
    <w:rsid w:val="009030C9"/>
    <w:rsid w:val="009303B3"/>
    <w:rsid w:val="00932F27"/>
    <w:rsid w:val="00936197"/>
    <w:rsid w:val="0094049B"/>
    <w:rsid w:val="009464A7"/>
    <w:rsid w:val="00957ED3"/>
    <w:rsid w:val="00972F0A"/>
    <w:rsid w:val="00985105"/>
    <w:rsid w:val="0099531C"/>
    <w:rsid w:val="009953B0"/>
    <w:rsid w:val="009971FC"/>
    <w:rsid w:val="009A0EF5"/>
    <w:rsid w:val="009C5B38"/>
    <w:rsid w:val="009C7940"/>
    <w:rsid w:val="009D35EE"/>
    <w:rsid w:val="009F2376"/>
    <w:rsid w:val="00A04809"/>
    <w:rsid w:val="00A05497"/>
    <w:rsid w:val="00A24832"/>
    <w:rsid w:val="00A24DCD"/>
    <w:rsid w:val="00A5797B"/>
    <w:rsid w:val="00A75AED"/>
    <w:rsid w:val="00A7615F"/>
    <w:rsid w:val="00A768C1"/>
    <w:rsid w:val="00A83F84"/>
    <w:rsid w:val="00AA23F6"/>
    <w:rsid w:val="00AB5FE2"/>
    <w:rsid w:val="00AC0850"/>
    <w:rsid w:val="00AC4281"/>
    <w:rsid w:val="00AC7629"/>
    <w:rsid w:val="00AD5DBD"/>
    <w:rsid w:val="00AE283E"/>
    <w:rsid w:val="00AE2B61"/>
    <w:rsid w:val="00B17B4D"/>
    <w:rsid w:val="00B221D7"/>
    <w:rsid w:val="00B3079F"/>
    <w:rsid w:val="00B337EB"/>
    <w:rsid w:val="00B4670B"/>
    <w:rsid w:val="00B62CEE"/>
    <w:rsid w:val="00B82BDA"/>
    <w:rsid w:val="00B958AF"/>
    <w:rsid w:val="00B96782"/>
    <w:rsid w:val="00BA40EC"/>
    <w:rsid w:val="00BC3C59"/>
    <w:rsid w:val="00BD04D9"/>
    <w:rsid w:val="00BD5F9E"/>
    <w:rsid w:val="00BF53F8"/>
    <w:rsid w:val="00C1083D"/>
    <w:rsid w:val="00C1594D"/>
    <w:rsid w:val="00C30885"/>
    <w:rsid w:val="00C507A5"/>
    <w:rsid w:val="00C720E2"/>
    <w:rsid w:val="00C751E0"/>
    <w:rsid w:val="00C85103"/>
    <w:rsid w:val="00C87464"/>
    <w:rsid w:val="00CB03B2"/>
    <w:rsid w:val="00CC5A13"/>
    <w:rsid w:val="00CF0E53"/>
    <w:rsid w:val="00D43033"/>
    <w:rsid w:val="00D711A6"/>
    <w:rsid w:val="00D72A75"/>
    <w:rsid w:val="00D76FEC"/>
    <w:rsid w:val="00D93916"/>
    <w:rsid w:val="00DA42EC"/>
    <w:rsid w:val="00DB0152"/>
    <w:rsid w:val="00DB41C0"/>
    <w:rsid w:val="00DE7E0E"/>
    <w:rsid w:val="00E05634"/>
    <w:rsid w:val="00E3313A"/>
    <w:rsid w:val="00E4057C"/>
    <w:rsid w:val="00E54CD1"/>
    <w:rsid w:val="00E7335A"/>
    <w:rsid w:val="00E740CB"/>
    <w:rsid w:val="00E761E6"/>
    <w:rsid w:val="00E82EAD"/>
    <w:rsid w:val="00E844BD"/>
    <w:rsid w:val="00EA68AB"/>
    <w:rsid w:val="00EB7C38"/>
    <w:rsid w:val="00ED69D6"/>
    <w:rsid w:val="00EE1949"/>
    <w:rsid w:val="00EE2854"/>
    <w:rsid w:val="00EE44E9"/>
    <w:rsid w:val="00EF33A3"/>
    <w:rsid w:val="00EF4E8D"/>
    <w:rsid w:val="00EF59D5"/>
    <w:rsid w:val="00EF637E"/>
    <w:rsid w:val="00EF77A4"/>
    <w:rsid w:val="00F04829"/>
    <w:rsid w:val="00F054B9"/>
    <w:rsid w:val="00F14C52"/>
    <w:rsid w:val="00F50AF0"/>
    <w:rsid w:val="00F5175E"/>
    <w:rsid w:val="00F86B37"/>
    <w:rsid w:val="00F9183F"/>
    <w:rsid w:val="00FB07DE"/>
    <w:rsid w:val="00FB46E7"/>
    <w:rsid w:val="00FB79B5"/>
    <w:rsid w:val="00FC5BED"/>
    <w:rsid w:val="00FC7E73"/>
    <w:rsid w:val="00FD3332"/>
    <w:rsid w:val="00FD475E"/>
    <w:rsid w:val="00FD5080"/>
    <w:rsid w:val="00FD513D"/>
    <w:rsid w:val="00FD781D"/>
    <w:rsid w:val="00FD7D7B"/>
    <w:rsid w:val="00FE020F"/>
    <w:rsid w:val="00FE0B8A"/>
    <w:rsid w:val="00FF2714"/>
    <w:rsid w:val="00FF6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13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CharCharChar1Char">
    <w:name w:val="Char Char Char Char Char Char Char Char Char1 Char"/>
    <w:basedOn w:val="a"/>
    <w:uiPriority w:val="99"/>
    <w:rsid w:val="00593CD5"/>
    <w:pPr>
      <w:spacing w:line="360" w:lineRule="auto"/>
      <w:ind w:firstLineChars="200" w:firstLine="200"/>
    </w:pPr>
    <w:rPr>
      <w:rFonts w:ascii="宋体" w:hAnsi="宋体" w:cs="宋体"/>
      <w:sz w:val="24"/>
    </w:rPr>
  </w:style>
  <w:style w:type="paragraph" w:styleId="a3">
    <w:name w:val="Date"/>
    <w:basedOn w:val="a"/>
    <w:next w:val="a"/>
    <w:link w:val="Char"/>
    <w:uiPriority w:val="99"/>
    <w:rsid w:val="001E0545"/>
    <w:pPr>
      <w:ind w:leftChars="2500" w:left="100"/>
    </w:pPr>
  </w:style>
  <w:style w:type="character" w:customStyle="1" w:styleId="Char">
    <w:name w:val="日期 Char"/>
    <w:link w:val="a3"/>
    <w:uiPriority w:val="99"/>
    <w:semiHidden/>
    <w:locked/>
    <w:rPr>
      <w:rFonts w:cs="Times New Roman"/>
      <w:sz w:val="24"/>
      <w:szCs w:val="24"/>
    </w:rPr>
  </w:style>
  <w:style w:type="paragraph" w:styleId="a4">
    <w:name w:val="header"/>
    <w:basedOn w:val="a"/>
    <w:link w:val="Char0"/>
    <w:uiPriority w:val="99"/>
    <w:rsid w:val="00436E50"/>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locked/>
    <w:rsid w:val="00436E50"/>
    <w:rPr>
      <w:rFonts w:cs="Times New Roman"/>
      <w:kern w:val="2"/>
      <w:sz w:val="18"/>
    </w:rPr>
  </w:style>
  <w:style w:type="paragraph" w:styleId="a5">
    <w:name w:val="footer"/>
    <w:basedOn w:val="a"/>
    <w:link w:val="Char1"/>
    <w:uiPriority w:val="99"/>
    <w:rsid w:val="00436E50"/>
    <w:pPr>
      <w:tabs>
        <w:tab w:val="center" w:pos="4153"/>
        <w:tab w:val="right" w:pos="8306"/>
      </w:tabs>
      <w:snapToGrid w:val="0"/>
      <w:jc w:val="left"/>
    </w:pPr>
    <w:rPr>
      <w:sz w:val="18"/>
      <w:szCs w:val="18"/>
    </w:rPr>
  </w:style>
  <w:style w:type="character" w:customStyle="1" w:styleId="Char1">
    <w:name w:val="页脚 Char"/>
    <w:link w:val="a5"/>
    <w:uiPriority w:val="99"/>
    <w:locked/>
    <w:rsid w:val="00436E50"/>
    <w:rPr>
      <w:rFonts w:cs="Times New Roman"/>
      <w:kern w:val="2"/>
      <w:sz w:val="18"/>
    </w:rPr>
  </w:style>
  <w:style w:type="character" w:styleId="a6">
    <w:name w:val="page number"/>
    <w:uiPriority w:val="99"/>
    <w:rsid w:val="00A7615F"/>
    <w:rPr>
      <w:rFonts w:cs="Times New Roman"/>
    </w:rPr>
  </w:style>
  <w:style w:type="table" w:styleId="a7">
    <w:name w:val="Table Grid"/>
    <w:basedOn w:val="a1"/>
    <w:uiPriority w:val="59"/>
    <w:rsid w:val="0053035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99"/>
    <w:qFormat/>
    <w:rsid w:val="00141B88"/>
    <w:pPr>
      <w:ind w:firstLineChars="200" w:firstLine="420"/>
    </w:pPr>
    <w:rPr>
      <w:rFonts w:ascii="Calibri" w:hAnsi="Calibri"/>
      <w:szCs w:val="22"/>
    </w:rPr>
  </w:style>
  <w:style w:type="character" w:styleId="a9">
    <w:name w:val="Hyperlink"/>
    <w:uiPriority w:val="99"/>
    <w:rsid w:val="00141B88"/>
    <w:rPr>
      <w:rFonts w:cs="Times New Roman"/>
      <w:color w:val="0000FF"/>
      <w:u w:val="single"/>
    </w:rPr>
  </w:style>
  <w:style w:type="paragraph" w:styleId="aa">
    <w:name w:val="Balloon Text"/>
    <w:basedOn w:val="a"/>
    <w:link w:val="Char2"/>
    <w:uiPriority w:val="99"/>
    <w:rsid w:val="00C720E2"/>
    <w:rPr>
      <w:sz w:val="18"/>
      <w:szCs w:val="18"/>
    </w:rPr>
  </w:style>
  <w:style w:type="character" w:customStyle="1" w:styleId="Char2">
    <w:name w:val="批注框文本 Char"/>
    <w:link w:val="aa"/>
    <w:uiPriority w:val="99"/>
    <w:locked/>
    <w:rsid w:val="00C720E2"/>
    <w:rPr>
      <w:rFonts w:cs="Times New Roman"/>
      <w:kern w:val="2"/>
      <w:sz w:val="18"/>
    </w:rPr>
  </w:style>
  <w:style w:type="paragraph" w:styleId="ab">
    <w:name w:val="Body Text"/>
    <w:basedOn w:val="a"/>
    <w:link w:val="Char3"/>
    <w:unhideWhenUsed/>
    <w:rsid w:val="005058C1"/>
    <w:pPr>
      <w:jc w:val="center"/>
    </w:pPr>
    <w:rPr>
      <w:sz w:val="44"/>
      <w:szCs w:val="20"/>
      <w:lang w:val="x-none" w:eastAsia="x-none"/>
    </w:rPr>
  </w:style>
  <w:style w:type="character" w:customStyle="1" w:styleId="Char3">
    <w:name w:val="正文文本 Char"/>
    <w:link w:val="ab"/>
    <w:rsid w:val="005058C1"/>
    <w:rPr>
      <w:kern w:val="2"/>
      <w:sz w:val="44"/>
      <w:lang w:val="x-none" w:eastAsia="x-none"/>
    </w:rPr>
  </w:style>
  <w:style w:type="paragraph" w:styleId="ac">
    <w:name w:val="Title"/>
    <w:basedOn w:val="a"/>
    <w:next w:val="a"/>
    <w:link w:val="Char4"/>
    <w:qFormat/>
    <w:locked/>
    <w:rsid w:val="00932F27"/>
    <w:pPr>
      <w:spacing w:before="240" w:after="60"/>
      <w:jc w:val="center"/>
      <w:outlineLvl w:val="0"/>
    </w:pPr>
    <w:rPr>
      <w:rFonts w:ascii="Cambria" w:hAnsi="Cambria"/>
      <w:b/>
      <w:bCs/>
      <w:sz w:val="32"/>
      <w:szCs w:val="32"/>
    </w:rPr>
  </w:style>
  <w:style w:type="character" w:customStyle="1" w:styleId="Char4">
    <w:name w:val="标题 Char"/>
    <w:link w:val="ac"/>
    <w:rsid w:val="00932F27"/>
    <w:rPr>
      <w:rFonts w:ascii="Cambria" w:hAnsi="Cambria"/>
      <w:b/>
      <w:bCs/>
      <w:kern w:val="2"/>
      <w:sz w:val="32"/>
      <w:szCs w:val="32"/>
    </w:rPr>
  </w:style>
  <w:style w:type="paragraph" w:customStyle="1" w:styleId="1">
    <w:name w:val="列出段落1"/>
    <w:basedOn w:val="a"/>
    <w:uiPriority w:val="34"/>
    <w:qFormat/>
    <w:rsid w:val="00FD781D"/>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622576">
      <w:bodyDiv w:val="1"/>
      <w:marLeft w:val="0"/>
      <w:marRight w:val="0"/>
      <w:marTop w:val="0"/>
      <w:marBottom w:val="0"/>
      <w:divBdr>
        <w:top w:val="none" w:sz="0" w:space="0" w:color="auto"/>
        <w:left w:val="none" w:sz="0" w:space="0" w:color="auto"/>
        <w:bottom w:val="none" w:sz="0" w:space="0" w:color="auto"/>
        <w:right w:val="none" w:sz="0" w:space="0" w:color="auto"/>
      </w:divBdr>
    </w:div>
    <w:div w:id="764762982">
      <w:bodyDiv w:val="1"/>
      <w:marLeft w:val="0"/>
      <w:marRight w:val="0"/>
      <w:marTop w:val="0"/>
      <w:marBottom w:val="0"/>
      <w:divBdr>
        <w:top w:val="none" w:sz="0" w:space="0" w:color="auto"/>
        <w:left w:val="none" w:sz="0" w:space="0" w:color="auto"/>
        <w:bottom w:val="none" w:sz="0" w:space="0" w:color="auto"/>
        <w:right w:val="none" w:sz="0" w:space="0" w:color="auto"/>
      </w:divBdr>
    </w:div>
    <w:div w:id="1012296541">
      <w:bodyDiv w:val="1"/>
      <w:marLeft w:val="0"/>
      <w:marRight w:val="0"/>
      <w:marTop w:val="0"/>
      <w:marBottom w:val="0"/>
      <w:divBdr>
        <w:top w:val="none" w:sz="0" w:space="0" w:color="auto"/>
        <w:left w:val="none" w:sz="0" w:space="0" w:color="auto"/>
        <w:bottom w:val="none" w:sz="0" w:space="0" w:color="auto"/>
        <w:right w:val="none" w:sz="0" w:space="0" w:color="auto"/>
      </w:divBdr>
    </w:div>
    <w:div w:id="1269505702">
      <w:bodyDiv w:val="1"/>
      <w:marLeft w:val="0"/>
      <w:marRight w:val="0"/>
      <w:marTop w:val="0"/>
      <w:marBottom w:val="0"/>
      <w:divBdr>
        <w:top w:val="none" w:sz="0" w:space="0" w:color="auto"/>
        <w:left w:val="none" w:sz="0" w:space="0" w:color="auto"/>
        <w:bottom w:val="none" w:sz="0" w:space="0" w:color="auto"/>
        <w:right w:val="none" w:sz="0" w:space="0" w:color="auto"/>
      </w:divBdr>
    </w:div>
    <w:div w:id="2042591363">
      <w:marLeft w:val="0"/>
      <w:marRight w:val="0"/>
      <w:marTop w:val="0"/>
      <w:marBottom w:val="0"/>
      <w:divBdr>
        <w:top w:val="none" w:sz="0" w:space="0" w:color="auto"/>
        <w:left w:val="none" w:sz="0" w:space="0" w:color="auto"/>
        <w:bottom w:val="none" w:sz="0" w:space="0" w:color="auto"/>
        <w:right w:val="none" w:sz="0" w:space="0" w:color="auto"/>
      </w:divBdr>
    </w:div>
    <w:div w:id="2042591364">
      <w:marLeft w:val="0"/>
      <w:marRight w:val="0"/>
      <w:marTop w:val="0"/>
      <w:marBottom w:val="0"/>
      <w:divBdr>
        <w:top w:val="none" w:sz="0" w:space="0" w:color="auto"/>
        <w:left w:val="none" w:sz="0" w:space="0" w:color="auto"/>
        <w:bottom w:val="none" w:sz="0" w:space="0" w:color="auto"/>
        <w:right w:val="none" w:sz="0" w:space="0" w:color="auto"/>
      </w:divBdr>
    </w:div>
    <w:div w:id="2042591365">
      <w:marLeft w:val="0"/>
      <w:marRight w:val="0"/>
      <w:marTop w:val="0"/>
      <w:marBottom w:val="0"/>
      <w:divBdr>
        <w:top w:val="none" w:sz="0" w:space="0" w:color="auto"/>
        <w:left w:val="none" w:sz="0" w:space="0" w:color="auto"/>
        <w:bottom w:val="none" w:sz="0" w:space="0" w:color="auto"/>
        <w:right w:val="none" w:sz="0" w:space="0" w:color="auto"/>
      </w:divBdr>
    </w:div>
    <w:div w:id="2042591366">
      <w:marLeft w:val="0"/>
      <w:marRight w:val="0"/>
      <w:marTop w:val="0"/>
      <w:marBottom w:val="0"/>
      <w:divBdr>
        <w:top w:val="none" w:sz="0" w:space="0" w:color="auto"/>
        <w:left w:val="none" w:sz="0" w:space="0" w:color="auto"/>
        <w:bottom w:val="none" w:sz="0" w:space="0" w:color="auto"/>
        <w:right w:val="none" w:sz="0" w:space="0" w:color="auto"/>
      </w:divBdr>
    </w:div>
    <w:div w:id="2042591367">
      <w:marLeft w:val="0"/>
      <w:marRight w:val="0"/>
      <w:marTop w:val="0"/>
      <w:marBottom w:val="0"/>
      <w:divBdr>
        <w:top w:val="none" w:sz="0" w:space="0" w:color="auto"/>
        <w:left w:val="none" w:sz="0" w:space="0" w:color="auto"/>
        <w:bottom w:val="none" w:sz="0" w:space="0" w:color="auto"/>
        <w:right w:val="none" w:sz="0" w:space="0" w:color="auto"/>
      </w:divBdr>
    </w:div>
    <w:div w:id="2042591368">
      <w:marLeft w:val="0"/>
      <w:marRight w:val="0"/>
      <w:marTop w:val="0"/>
      <w:marBottom w:val="0"/>
      <w:divBdr>
        <w:top w:val="none" w:sz="0" w:space="0" w:color="auto"/>
        <w:left w:val="none" w:sz="0" w:space="0" w:color="auto"/>
        <w:bottom w:val="none" w:sz="0" w:space="0" w:color="auto"/>
        <w:right w:val="none" w:sz="0" w:space="0" w:color="auto"/>
      </w:divBdr>
    </w:div>
    <w:div w:id="2042591369">
      <w:marLeft w:val="0"/>
      <w:marRight w:val="0"/>
      <w:marTop w:val="0"/>
      <w:marBottom w:val="0"/>
      <w:divBdr>
        <w:top w:val="none" w:sz="0" w:space="0" w:color="auto"/>
        <w:left w:val="none" w:sz="0" w:space="0" w:color="auto"/>
        <w:bottom w:val="none" w:sz="0" w:space="0" w:color="auto"/>
        <w:right w:val="none" w:sz="0" w:space="0" w:color="auto"/>
      </w:divBdr>
    </w:div>
    <w:div w:id="20425913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116</Words>
  <Characters>663</Characters>
  <Application>Microsoft Office Word</Application>
  <DocSecurity>0</DocSecurity>
  <Lines>5</Lines>
  <Paragraphs>1</Paragraphs>
  <ScaleCrop>false</ScaleCrop>
  <Company>Lenovo (Beijing) Limited</Company>
  <LinksUpToDate>false</LinksUpToDate>
  <CharactersWithSpaces>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中心生态城环境整治计划</dc:title>
  <dc:creator>Lenovo User</dc:creator>
  <cp:lastModifiedBy>zhangshuangyuan</cp:lastModifiedBy>
  <cp:revision>4</cp:revision>
  <cp:lastPrinted>2016-03-15T00:58:00Z</cp:lastPrinted>
  <dcterms:created xsi:type="dcterms:W3CDTF">2016-06-22T05:31:00Z</dcterms:created>
  <dcterms:modified xsi:type="dcterms:W3CDTF">2016-06-22T05:38:00Z</dcterms:modified>
</cp:coreProperties>
</file>